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226F4A" w:rsidTr="00CF781C">
        <w:tc>
          <w:tcPr>
            <w:tcW w:w="2137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176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226F4A" w:rsidRDefault="00254896" w:rsidP="000767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…….……… 2020</w:t>
            </w:r>
            <w:bookmarkStart w:id="0" w:name="_GoBack"/>
            <w:bookmarkEnd w:id="0"/>
            <w:r w:rsidR="00F12AFA" w:rsidRPr="00226F4A">
              <w:rPr>
                <w:sz w:val="16"/>
              </w:rPr>
              <w:t xml:space="preserve"> r.</w:t>
            </w:r>
          </w:p>
        </w:tc>
      </w:tr>
      <w:tr w:rsidR="00F12AFA" w:rsidRPr="00226F4A" w:rsidTr="00CF781C">
        <w:tc>
          <w:tcPr>
            <w:tcW w:w="2137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p w:rsidR="00F12AFA" w:rsidRDefault="00F12AFA" w:rsidP="00F12AFA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F12AFA" w:rsidRPr="00F12AFA" w:rsidRDefault="00F12AFA" w:rsidP="00F12AFA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>(Egzamin bez określania poziomu)</w:t>
      </w:r>
    </w:p>
    <w:p w:rsidR="00F12AFA" w:rsidRDefault="00F12AFA" w:rsidP="00F12AFA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1E4DB2" w:rsidRDefault="00E64A4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480A21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2172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D25B31">
                    <w:rPr>
                      <w:b/>
                      <w:bCs/>
                      <w:sz w:val="20"/>
                      <w:szCs w:val="20"/>
                    </w:rPr>
                    <w:t>a</w:t>
                  </w:r>
                  <w:r w:rsidRPr="00D25B31">
                    <w:rPr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9D32B5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4445" r="0" b="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65pt;margin-top:2.2pt;width:34.5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qDhA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492D83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492D83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1E4DB2" w:rsidRPr="00492D83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1E4DB2" w:rsidRPr="00492D83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952E76" w:rsidRDefault="00492D83" w:rsidP="000638FF">
                                              <w:pPr>
                                                <w:rPr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952E76">
                                                <w:rPr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1B29A8" w:rsidRDefault="00492D83" w:rsidP="000638FF">
                                              <w:pPr>
                                                <w:rPr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4i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492D83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492D83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1E4DB2" w:rsidRPr="00492D83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1E4DB2" w:rsidRPr="00492D83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952E76" w:rsidRDefault="00492D83" w:rsidP="000638FF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952E76">
                                          <w:rPr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1B29A8" w:rsidRDefault="00492D83" w:rsidP="000638FF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CFtJqdtgIAAFoI&#10;AAAOAAAAAAAAAAAAAAAAAC4CAABkcnMvZTJvRG9jLnhtbFBLAQItABQABgAIAAAAIQAQi/Rx3QAA&#10;AAYBAAAPAAAAAAAAAAAAAAAAABAFAABkcnMvZG93bnJldi54bWxQSwUGAAAAAAQABADzAAAAGgYA&#10;AAAA&#10;">
                            <v:shape id="Text Box 3" o:spid="_x0000_s102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X0sQA&#10;AADbAAAADwAAAGRycy9kb3ducmV2LnhtbESPQWvCQBSE7wX/w/IKvemmraSauoqEFnqxtNaLt0f2&#10;mYRm36a7rxr/vVsQehxm5htmsRpcp44UYuvZwP0kA0VcedtybWD39TqegYqCbLHzTAbOFGG1HN0s&#10;sLD+xJ903EqtEoRjgQYakb7QOlYNOYwT3xMn7+CDQ0ky1NoGPCW46/RDluXaYctpocGeyoaq7+2v&#10;M3Aoy1Jy+XjPewp6+sKb+c9ejLm7HdbPoIQG+Q9f22/WwNMj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5V9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Pps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zA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DP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">
                            <v:shape id="Text Box 15" o:spid="_x0000_s103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Jpc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6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vJp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sPsMA&#10;AADbAAAADwAAAGRycy9kb3ducmV2LnhtbESPQWvCQBSE7wX/w/IEb3WjSNp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ds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. </w:t>
                  </w:r>
                  <w:r w:rsidR="00373E40">
                    <w:rPr>
                      <w:sz w:val="16"/>
                      <w:szCs w:val="16"/>
                    </w:rPr>
                    <w:t>w</w:t>
                  </w:r>
                  <w:r>
                    <w:rPr>
                      <w:sz w:val="16"/>
                      <w:szCs w:val="16"/>
                    </w:rPr>
                    <w:t>yboru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">
                            <v:shape id="Text Box 27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HDMQA&#10;AADbAAAADwAAAGRycy9kb3ducmV2LnhtbESPzWrDMBCE74W8g9hAb43cUtzEjRKCaaCXhubn0tti&#10;bWxTa+VIm8R9+ypQ6HGYmW+Y+XJwnbpQiK1nA4+TDBRx5W3LtYHDfv0wBRUF2WLnmQz8UITlYnQ3&#10;x8L6K2/pspNaJQjHAg00In2hdawachgnvidO3tEHh5JkqLUNeE1w1+mnLMu1w5bTQoM9lQ1V37uz&#10;M3Asy1Jy+dzkPQX9/MYfs9OXGHM/HlavoIQG+Q//td+tgfwFbl/SD9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bxwz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Tfs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sam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RTfs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">
                            <v:shape id="Text Box 6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Ze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+R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lZe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84M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fwF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F/OD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sRc8uuwIA&#10;AF8IAAAOAAAAAAAAAAAAAAAAAC4CAABkcnMvZTJvRG9jLnhtbFBLAQItABQABgAIAAAAIQD3EgNC&#10;2wAAAAUBAAAPAAAAAAAAAAAAAAAAABUFAABkcnMvZG93bnJldi54bWxQSwUGAAAAAAQABADzAAAA&#10;HQYAAAAA&#10;">
                            <v:shape id="Text Box 18" o:spid="_x0000_s104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klM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+Q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kl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">
                            <v:shape id="Text Box 30" o:spid="_x0000_s104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Q8WMMA&#10;AADbAAAADwAAAGRycy9kb3ducmV2LnhtbESPQWvCQBSE7wX/w/IEb3VTsaG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Q8W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">
                            <v:shape id="Text Box 9" o:spid="_x0000_s104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oKs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Zcc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7qCr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">
                            <v:shape id="Text Box 21" o:spid="_x0000_s105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Lss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fsF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C7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JSbU&#10;Z70CAABfCAAADgAAAAAAAAAAAAAAAAAuAgAAZHJzL2Uyb0RvYy54bWxQSwECLQAUAAYACAAAACEA&#10;jzpgnN0AAAAGAQAADwAAAAAAAAAAAAAAAAAXBQAAZHJzL2Rvd25yZXYueG1sUEsFBgAAAAAEAAQA&#10;8wAAACEGAAAAAA==&#10;">
                            <v:shape id="Text Box 33" o:spid="_x0000_s105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D6864" w:rsidRDefault="009D32B5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">
                            <v:shape id="Text Box 12" o:spid="_x0000_s105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1E4DB2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1E4DB2" w:rsidRPr="00CD6864">
                    <w:rPr>
                      <w:sz w:val="16"/>
                      <w:szCs w:val="16"/>
                    </w:rPr>
                    <w:t xml:space="preserve">: </w:t>
                  </w:r>
                  <w:r w:rsidR="001E4DB2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9D32B5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">
                            <v:shape id="Text Box 2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db8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/B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Wdb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1E4DB2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">
                            <v:shape id="Text Box 3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DGMAA&#10;AADbAAAADwAAAGRycy9kb3ducmV2LnhtbERPTWvCQBC9F/wPywi91Y1FQhtdRYIFLy2t9eJtyI5J&#10;MDsbd0eN/949FHp8vO/FanCdulKIrWcD00kGirjytuXawP734+UNVBRki51nMnCnCKvl6GmBhfU3&#10;/qHrTmqVQjgWaKAR6QutY9WQwzjxPXHijj44lARDrW3AWwp3nX7Nslw7bDk1NNhT2VB12l2cgWNZ&#10;lpLL91feU9CzDX++nw9izPN4WM9BCQ3yL/5zb62BWVqfvqQf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cDGM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684F2B" w:rsidRDefault="001E4DB2" w:rsidP="000638FF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1B29A8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356009" w:rsidRDefault="001E4DB2" w:rsidP="000638F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Pr="001B29A8" w:rsidRDefault="001E4DB2" w:rsidP="000638FF">
                  <w:pPr>
                    <w:rPr>
                      <w:b/>
                    </w:rPr>
                  </w:pPr>
                </w:p>
              </w:tc>
            </w:tr>
          </w:tbl>
          <w:p w:rsidR="001E4DB2" w:rsidRPr="00356009" w:rsidRDefault="001E4DB2" w:rsidP="000638FF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1E4DB2" w:rsidRDefault="00492D83" w:rsidP="00492D8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480A21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1.</w:t>
                  </w:r>
                  <w:r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9D32B5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2540" r="0" b="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65pt;margin-top:2.2pt;width:34.5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+nI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492D83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492D83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D25B31" w:rsidRPr="00492D83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25B31" w:rsidRPr="00492D83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952E76" w:rsidRDefault="00D25B31" w:rsidP="000638FF">
                                              <w:pPr>
                                                <w:rPr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952E76">
                                                <w:rPr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B29A8" w:rsidRDefault="00D25B31" w:rsidP="000638FF">
                                              <w:pPr>
                                                <w:rPr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HWiQIAABs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492D83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492D83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D25B31" w:rsidRPr="00492D83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25B31" w:rsidRPr="00492D83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952E76" w:rsidRDefault="00D25B31" w:rsidP="000638FF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952E76">
                                          <w:rPr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B29A8" w:rsidRDefault="00D25B31" w:rsidP="000638FF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AdKH0atgIAAF8I&#10;AAAOAAAAAAAAAAAAAAAAAC4CAABkcnMvZTJvRG9jLnhtbFBLAQItABQABgAIAAAAIQAQi/Rx3QAA&#10;AAYBAAAPAAAAAAAAAAAAAAAAABAFAABkcnMvZG93bnJldi54bWxQSwUGAAAAAAQABADzAAAAGgYA&#10;AAAA&#10;">
                            <v:shape id="Text Box 77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T/c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cU9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20/3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NisQA&#10;AADbAAAADwAAAGRycy9kb3ducmV2LnhtbESPS2vDMBCE74X8B7GB3hq5D0ziRgnBNNBLQ/O49LZY&#10;G9vUWjnSJnH/fVQo9DjMzDfMfDm4Tl0oxNazgcdJBoq48rbl2sBhv36YgoqCbLHzTAZ+KMJyMbqb&#10;Y2H9lbd02UmtEoRjgQYakb7QOlYNOYwT3xMn7+iDQ0ky1NoGvCa46/RTluXaYctpocGeyoaq793Z&#10;GTiWZSm5fG7ynoJ+eeOP2elLjLkfD6tXUEKD/If/2u/WwHMOv1/SD9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TYr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">
                            <v:shape id="Text Box 8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Lic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4s5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S4n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wyboru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">
                            <v:shape id="Text Box 101" o:spid="_x0000_s107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PJc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zlcv6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JPJc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Ax0UAuwIA&#10;AF8IAAAOAAAAAAAAAAAAAAAAAC4CAABkcnMvZTJvRG9jLnhtbFBLAQItABQABgAIAAAAIQD3EgNC&#10;2wAAAAUBAAAPAAAAAAAAAAAAAAAAABUFAABkcnMvZG93bnJldi54bWxQSwUGAAAAAAQABADzAAAA&#10;HQYAAAAA&#10;">
                            <v:shape id="Text Box 80" o:spid="_x0000_s107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bV8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x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3bV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+zMMA&#10;AADbAAAADwAAAGRycy9kb3ducmV2LnhtbESPQWvCQBSE7wX/w/IEb3WjSNpGV5HQQi9Ka3vp7ZF9&#10;JsHs23T3VdN/7wqFHoeZ+YZZbQbXqTOF2Ho2MJtmoIgrb1uuDXx+vNw/goqCbLHzTAZ+KcJmPbpb&#10;YWH9hd/pfJBaJQjHAg00In2hdawachinvidO3tEHh5JkqLUNeElw1+l5luXaYctpocGeyoaq0+HH&#10;GTiWZSm5vO3znoJePPPu6ftLjJmMh+0SlNAg/+G/9qs1MH+A25f0A/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+zM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">
                            <v:shape id="Text Box 92" o:spid="_x0000_s107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4z8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/MF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eM/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2Imj&#10;hb0CAABiCAAADgAAAAAAAAAAAAAAAAAuAgAAZHJzL2Uyb0RvYy54bWxQSwECLQAUAAYACAAAACEA&#10;jzpgnN0AAAAGAQAADwAAAAAAAAAAAAAAAAAXBQAAZHJzL2Rvd25yZXYueG1sUEsFBgAAAAAEAAQA&#10;8wAAACEGAAAAAA==&#10;">
                            <v:shape id="Text Box 104" o:spid="_x0000_s108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muMAA&#10;AADbAAAADwAAAGRycy9kb3ducmV2LnhtbERPTWvCQBC9F/wPywi91Y0ioUZXkWDBS0urXrwN2TEJ&#10;Zmfj7lTTf989FHp8vO/VZnCdulOIrWcD00kGirjytuXawOn49vIKKgqyxc4zGfihCJv16GmFhfUP&#10;/qL7QWqVQjgWaKAR6QutY9WQwzjxPXHiLj44lARDrW3ARwp3nZ5lWa4dtpwaGuypbKi6Hr6dgUtZ&#10;lpLL50feU9DzHb8vbmcx5nk8bJeghAb5F/+599bAL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jmuM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I8MA&#10;AADbAAAADwAAAGRycy9kb3ducmV2LnhtbESPQWvCQBSE7wX/w/IKvdWNUkJNXaWEFry0WPXi7ZF9&#10;JqHZt3H3qem/7wqCx2FmvmHmy8F16kwhtp4NTMYZKOLK25ZrA7vt5/MrqCjIFjvPZOCPIiwXo4c5&#10;FtZf+IfOG6lVgnAs0EAj0hdax6ohh3Hse+LkHXxwKEmGWtuAlwR3nZ5mWa4dtpwWGuypbKj63Zyc&#10;gUNZlpLL+jvvKeiXD/6aHfdizNPj8P4GSmiQe/jWXlkD0w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I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">
                            <v:shape id="Text Box 83" o:spid="_x0000_s108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0ccEA&#10;AADbAAAADwAAAGRycy9kb3ducmV2LnhtbERPTWvCQBC9F/wPywi91Y1SUhtdpQQLvViq9uJtyI5J&#10;MDub7k41/fduodDbPN7nLNeD69SFQmw9G5hOMlDElbct1wY+D68Pc1BRkC12nsnAD0VYr0Z3Syys&#10;v/KOLnupVQrhWKCBRqQvtI5VQw7jxPfEiTv54FASDLW2Aa8p3HV6lmW5dthyamiwp7Kh6rz/dgZO&#10;ZVlKLh/veU9BP254+/x1FGPux8PLApTQIP/iP/ebTfOf4PeXdIBe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dtHH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gA8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9h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IgA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CVfjPeuwIA&#10;AF8IAAAOAAAAAAAAAAAAAAAAAC4CAABkcnMvZTJvRG9jLnhtbFBLAQItABQABgAIAAAAIQD3EgNC&#10;2wAAAAUBAAAPAAAAAAAAAAAAAAAAABUFAABkcnMvZG93bnJldi54bWxQSwUGAAAAAAQABADzAAAA&#10;HQYAAAAA&#10;">
                            <v:shape id="Text Box 95" o:spid="_x0000_s108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PncEA&#10;AADbAAAADwAAAGRycy9kb3ducmV2LnhtbERPTWvCQBC9F/wPywje6qaiwaauUoIFL5aqvfQ2ZMck&#10;NDub7k41/vtuodDbPN7nrDaD69SFQmw9G3iYZqCIK29brg28n17ul6CiIFvsPJOBG0XYrEd3Kyys&#10;v/KBLkepVQrhWKCBRqQvtI5VQw7j1PfEiTv74FASDLW2Aa8p3HV6lmW5dthyamiwp7Kh6vP47Qyc&#10;y7KUXN5e856Cnm95//j1IcZMxsPzEyihQf7Ff+6dTfMX8PtLOkC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j53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">
                            <v:shape id="Text Box 107" o:spid="_x0000_s109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X6cAA&#10;AADbAAAADwAAAGRycy9kb3ducmV2LnhtbERPTWvCQBC9F/wPywi91Y1SQk1dpYQWvLRY9dLbkB2T&#10;0Oxs3B01/fddQfA2j/c5i9XgOnWmEFvPBqaTDBRx5W3LtYH97uPpBVQUZIudZzLwRxFWy9HDAgvr&#10;L/xN563UKoVwLNBAI9IXWseqIYdx4nvixB18cCgJhlrbgJcU7jo9y7JcO2w5NTTYU9lQ9bs9OQOH&#10;siwll81X3lPQz+/8OT/+iDGP4+HtFZTQIHfxzb22af4Mrr+k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oX6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D6864" w:rsidRDefault="009D32B5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">
                            <v:shape id="Text Box 86" o:spid="_x0000_s109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492D83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492D83" w:rsidRPr="00CD6864">
                    <w:rPr>
                      <w:sz w:val="16"/>
                      <w:szCs w:val="16"/>
                    </w:rPr>
                    <w:t xml:space="preserve">: </w:t>
                  </w:r>
                  <w:r w:rsidR="00492D83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9D32B5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">
                            <v:shape id="Text Box 98" o:spid="_x0000_s109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492D83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">
                            <v:shape id="Text Box 110" o:spid="_x0000_s110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684F2B" w:rsidRDefault="00492D83" w:rsidP="00863DCB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1B29A8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356009" w:rsidRDefault="00492D83" w:rsidP="00863DCB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Pr="001B29A8" w:rsidRDefault="00492D83" w:rsidP="00863DCB">
                  <w:pPr>
                    <w:rPr>
                      <w:b/>
                    </w:rPr>
                  </w:pPr>
                </w:p>
              </w:tc>
            </w:tr>
          </w:tbl>
          <w:p w:rsidR="00492D83" w:rsidRPr="00356009" w:rsidRDefault="00492D83" w:rsidP="00863DCB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1E4DB2" w:rsidRDefault="002076DB" w:rsidP="00492D83">
      <w:pPr>
        <w:rPr>
          <w:sz w:val="16"/>
          <w:szCs w:val="16"/>
        </w:rPr>
      </w:pPr>
      <w:r>
        <w:rPr>
          <w:sz w:val="16"/>
          <w:szCs w:val="16"/>
        </w:rPr>
        <w:t xml:space="preserve">Skróty: O </w:t>
      </w:r>
      <w:r w:rsidR="008218D3">
        <w:rPr>
          <w:sz w:val="16"/>
          <w:szCs w:val="16"/>
        </w:rPr>
        <w:t>– odniósł się; R – rozwinął</w:t>
      </w:r>
      <w:r w:rsidR="000D7695">
        <w:rPr>
          <w:sz w:val="16"/>
          <w:szCs w:val="16"/>
        </w:rPr>
        <w:t>.</w:t>
      </w:r>
    </w:p>
    <w:p w:rsidR="00F12AFA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2"/>
              </w:rPr>
            </w:pP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</w:p>
        </w:tc>
      </w:tr>
    </w:tbl>
    <w:p w:rsidR="00E64A4C" w:rsidRDefault="00C83F88" w:rsidP="00F12AFA">
      <w:pPr>
        <w:rPr>
          <w:i/>
          <w:iCs/>
          <w:sz w:val="20"/>
        </w:rPr>
      </w:pPr>
      <w:ins w:id="1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73600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176237</wp:posOffset>
                  </wp:positionV>
                  <wp:extent cx="5408930" cy="556260"/>
                  <wp:effectExtent l="0" t="0" r="1270" b="0"/>
                  <wp:wrapNone/>
                  <wp:docPr id="77" name="Pole tekstowe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C83F88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C83F88" w:rsidRPr="004D1E04" w:rsidRDefault="00C83F88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C83F88" w:rsidRDefault="00C83F88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C83F88" w:rsidRDefault="00C83F88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C83F88" w:rsidRDefault="00C83F88" w:rsidP="00C83F88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469E04AB" id="Pole tekstowe 77" o:spid="_x0000_s1102" type="#_x0000_t202" style="position:absolute;margin-left:32.9pt;margin-top:13.9pt;width:425.9pt;height:43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C83F88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C83F88" w:rsidRPr="004D1E04" w:rsidRDefault="00C83F88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C83F88" w:rsidRDefault="00C83F88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C83F88" w:rsidRDefault="00C83F88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C83F88" w:rsidRDefault="00C83F88" w:rsidP="00C83F88"/>
                    </w:txbxContent>
                  </v:textbox>
                </v:shape>
              </w:pict>
            </mc:Fallback>
          </mc:AlternateContent>
        </w:r>
      </w:ins>
    </w:p>
    <w:sectPr w:rsidR="00E64A4C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974" w:rsidRDefault="00066974">
      <w:r>
        <w:separator/>
      </w:r>
    </w:p>
  </w:endnote>
  <w:endnote w:type="continuationSeparator" w:id="0">
    <w:p w:rsidR="00066974" w:rsidRDefault="0006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974" w:rsidRDefault="00066974">
      <w:r>
        <w:separator/>
      </w:r>
    </w:p>
  </w:footnote>
  <w:footnote w:type="continuationSeparator" w:id="0">
    <w:p w:rsidR="00066974" w:rsidRDefault="00066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F12AFA" w:rsidRPr="005F2ABE" w:rsidTr="00CF781C">
      <w:tc>
        <w:tcPr>
          <w:tcW w:w="1526" w:type="dxa"/>
          <w:shd w:val="clear" w:color="auto" w:fill="595959" w:themeFill="text1" w:themeFillTint="A6"/>
        </w:tcPr>
        <w:p w:rsidR="00F12AFA" w:rsidRPr="005F2ABE" w:rsidRDefault="00F12AFA" w:rsidP="00F12AFA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 xml:space="preserve">10b </w:t>
          </w:r>
        </w:p>
      </w:tc>
      <w:tc>
        <w:tcPr>
          <w:tcW w:w="7796" w:type="dxa"/>
          <w:vAlign w:val="center"/>
        </w:tcPr>
        <w:p w:rsidR="00F12AFA" w:rsidRPr="00E15142" w:rsidRDefault="00F12AFA" w:rsidP="00F12AF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(bez określania poziomu)</w:t>
          </w:r>
        </w:p>
      </w:tc>
    </w:tr>
  </w:tbl>
  <w:p w:rsidR="00F12AFA" w:rsidRDefault="00F1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66974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54896"/>
    <w:rsid w:val="00271FE2"/>
    <w:rsid w:val="00294822"/>
    <w:rsid w:val="002A7F5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75174"/>
    <w:rsid w:val="004868FE"/>
    <w:rsid w:val="00492D83"/>
    <w:rsid w:val="004B41DD"/>
    <w:rsid w:val="004C5DBE"/>
    <w:rsid w:val="00513DFC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07450"/>
    <w:rsid w:val="00937ECD"/>
    <w:rsid w:val="00994ABC"/>
    <w:rsid w:val="009C4F1A"/>
    <w:rsid w:val="009D163E"/>
    <w:rsid w:val="009D32B5"/>
    <w:rsid w:val="009E3F5F"/>
    <w:rsid w:val="00A12C48"/>
    <w:rsid w:val="00A23E94"/>
    <w:rsid w:val="00A56EB8"/>
    <w:rsid w:val="00AA114C"/>
    <w:rsid w:val="00B3225A"/>
    <w:rsid w:val="00B44A10"/>
    <w:rsid w:val="00B86AEA"/>
    <w:rsid w:val="00BA0370"/>
    <w:rsid w:val="00C01948"/>
    <w:rsid w:val="00C24578"/>
    <w:rsid w:val="00C83F88"/>
    <w:rsid w:val="00D00306"/>
    <w:rsid w:val="00D25B31"/>
    <w:rsid w:val="00D3282A"/>
    <w:rsid w:val="00D54ED7"/>
    <w:rsid w:val="00D67630"/>
    <w:rsid w:val="00D940E5"/>
    <w:rsid w:val="00DD57C4"/>
    <w:rsid w:val="00E64A4C"/>
    <w:rsid w:val="00E86762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4B5A-8FFC-4022-BACF-16371A2F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</cp:lastModifiedBy>
  <cp:revision>2</cp:revision>
  <cp:lastPrinted>2011-08-30T09:16:00Z</cp:lastPrinted>
  <dcterms:created xsi:type="dcterms:W3CDTF">2019-07-17T12:51:00Z</dcterms:created>
  <dcterms:modified xsi:type="dcterms:W3CDTF">2019-07-17T12:51:00Z</dcterms:modified>
</cp:coreProperties>
</file>